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4A445" w14:textId="77777777" w:rsidR="00CE5B1A" w:rsidRPr="00CE5B1A" w:rsidRDefault="006331E0" w:rsidP="00CE5B1A">
      <w:pPr>
        <w:pStyle w:val="Default"/>
        <w:jc w:val="both"/>
        <w:rPr>
          <w:sz w:val="56"/>
          <w:szCs w:val="40"/>
        </w:rPr>
      </w:pPr>
      <w:bookmarkStart w:id="0" w:name="_Hlk146115305"/>
      <w:bookmarkEnd w:id="0"/>
      <w:r>
        <w:rPr>
          <w:sz w:val="56"/>
          <w:szCs w:val="40"/>
        </w:rPr>
        <w:t>PRESSE</w:t>
      </w:r>
      <w:r w:rsidR="00CE5B1A" w:rsidRPr="00CE5B1A">
        <w:rPr>
          <w:sz w:val="56"/>
          <w:szCs w:val="40"/>
        </w:rPr>
        <w:t xml:space="preserve">INFORMATION </w:t>
      </w:r>
    </w:p>
    <w:p w14:paraId="2D3E9AA6" w14:textId="77777777" w:rsidR="00CE5B1A" w:rsidRDefault="00CE5B1A" w:rsidP="00CE5B1A">
      <w:pPr>
        <w:pStyle w:val="Default"/>
        <w:jc w:val="both"/>
        <w:rPr>
          <w:sz w:val="22"/>
          <w:szCs w:val="22"/>
        </w:rPr>
      </w:pPr>
    </w:p>
    <w:p w14:paraId="55BF92E4" w14:textId="77777777" w:rsidR="00CE5B1A" w:rsidRDefault="00CE5B1A" w:rsidP="00CE5B1A">
      <w:pPr>
        <w:pStyle w:val="Default"/>
        <w:jc w:val="both"/>
        <w:rPr>
          <w:sz w:val="22"/>
          <w:szCs w:val="22"/>
        </w:rPr>
      </w:pPr>
    </w:p>
    <w:p w14:paraId="317324B3" w14:textId="310B9B5C" w:rsidR="00CE5B1A" w:rsidRPr="00CE5B1A" w:rsidRDefault="00CE5B1A" w:rsidP="00CE5B1A">
      <w:pPr>
        <w:pStyle w:val="Default"/>
        <w:jc w:val="both"/>
        <w:rPr>
          <w:sz w:val="20"/>
          <w:szCs w:val="20"/>
        </w:rPr>
      </w:pPr>
      <w:r w:rsidRPr="00CE5B1A">
        <w:rPr>
          <w:sz w:val="20"/>
          <w:szCs w:val="20"/>
        </w:rPr>
        <w:t xml:space="preserve">Datum: </w:t>
      </w:r>
      <w:r w:rsidR="00610BE5">
        <w:rPr>
          <w:sz w:val="20"/>
          <w:szCs w:val="20"/>
        </w:rPr>
        <w:t>20</w:t>
      </w:r>
      <w:r w:rsidR="008507C1">
        <w:rPr>
          <w:sz w:val="20"/>
          <w:szCs w:val="20"/>
        </w:rPr>
        <w:t>.10.2025</w:t>
      </w:r>
    </w:p>
    <w:p w14:paraId="2953A1C6" w14:textId="77777777" w:rsidR="00CE5B1A" w:rsidRDefault="00CE5B1A" w:rsidP="00CE5B1A">
      <w:pPr>
        <w:pStyle w:val="Default"/>
        <w:jc w:val="both"/>
        <w:rPr>
          <w:b/>
          <w:bCs/>
          <w:sz w:val="23"/>
          <w:szCs w:val="23"/>
        </w:rPr>
      </w:pPr>
    </w:p>
    <w:p w14:paraId="0871EBFF" w14:textId="2EB58679" w:rsidR="003E3116" w:rsidRPr="003E3116" w:rsidRDefault="0026680F" w:rsidP="003E3116">
      <w:pPr>
        <w:pStyle w:val="Default"/>
        <w:rPr>
          <w:sz w:val="31"/>
          <w:szCs w:val="31"/>
        </w:rPr>
      </w:pPr>
      <w:r>
        <w:rPr>
          <w:sz w:val="31"/>
          <w:szCs w:val="31"/>
        </w:rPr>
        <w:t xml:space="preserve">Müthing: Maximale Schlagkraft und höchste </w:t>
      </w:r>
      <w:r w:rsidR="009011BE">
        <w:rPr>
          <w:sz w:val="31"/>
          <w:szCs w:val="31"/>
        </w:rPr>
        <w:t>Effizienz</w:t>
      </w:r>
      <w:r>
        <w:rPr>
          <w:sz w:val="31"/>
          <w:szCs w:val="31"/>
        </w:rPr>
        <w:t>. Der Müthing</w:t>
      </w:r>
      <w:r w:rsidR="005065C0">
        <w:rPr>
          <w:sz w:val="31"/>
          <w:szCs w:val="31"/>
        </w:rPr>
        <w:t xml:space="preserve"> Großflächen-Mulcher </w:t>
      </w:r>
      <w:r>
        <w:rPr>
          <w:sz w:val="31"/>
          <w:szCs w:val="31"/>
        </w:rPr>
        <w:t>(MU) PRO/F 860 Vario sichert sich einen festen Platz an der Spitze des Marktes.</w:t>
      </w:r>
    </w:p>
    <w:p w14:paraId="1577388E" w14:textId="77777777" w:rsidR="00AB7F1B" w:rsidRDefault="00AB7F1B" w:rsidP="00CE5B1A">
      <w:pPr>
        <w:pStyle w:val="Default"/>
        <w:jc w:val="both"/>
        <w:rPr>
          <w:sz w:val="20"/>
          <w:szCs w:val="20"/>
        </w:rPr>
      </w:pPr>
    </w:p>
    <w:p w14:paraId="3342CBAC" w14:textId="6D5CC752" w:rsidR="00D609CF" w:rsidRPr="007D5719" w:rsidRDefault="00A1322D" w:rsidP="00CE5B1A">
      <w:pPr>
        <w:pStyle w:val="Default"/>
        <w:jc w:val="both"/>
      </w:pPr>
      <w:r w:rsidRPr="007D5719">
        <w:t xml:space="preserve">Der MU-PRO/F Vario </w:t>
      </w:r>
      <w:r w:rsidR="000F0AEA">
        <w:t>ist auf die neusten Erfordernisse im nationalen und internationalen Markt ausgerichtet worden</w:t>
      </w:r>
      <w:r w:rsidRPr="007D5719">
        <w:t>. Mit einer Arbeitsbreite</w:t>
      </w:r>
      <w:r w:rsidR="00565232" w:rsidRPr="007D5719">
        <w:t xml:space="preserve"> von 8,60 Metern</w:t>
      </w:r>
      <w:r w:rsidR="000F0AEA">
        <w:t xml:space="preserve"> und zahlreichen technischen Weiterentwicklungen </w:t>
      </w:r>
      <w:r w:rsidR="00565232" w:rsidRPr="007D5719">
        <w:t xml:space="preserve">ermöglicht das Modell </w:t>
      </w:r>
      <w:r w:rsidR="009011BE">
        <w:t xml:space="preserve">wirtschaftliche und </w:t>
      </w:r>
      <w:r w:rsidR="00565232" w:rsidRPr="007D5719">
        <w:t>präzise Arbeit</w:t>
      </w:r>
      <w:r w:rsidR="00D609CF" w:rsidRPr="007D5719">
        <w:t xml:space="preserve"> </w:t>
      </w:r>
      <w:r w:rsidR="007F0CE2">
        <w:t xml:space="preserve">für Lohnunternehmer und Großbetrieben in der ganzen Welt auch unter härtesten Bedingungen. </w:t>
      </w:r>
      <w:r w:rsidR="00565232" w:rsidRPr="007D5719">
        <w:t xml:space="preserve"> </w:t>
      </w:r>
      <w:r w:rsidR="009011BE">
        <w:t xml:space="preserve"> </w:t>
      </w:r>
    </w:p>
    <w:p w14:paraId="3845E3EB" w14:textId="77777777" w:rsidR="00D609CF" w:rsidRDefault="00D609CF" w:rsidP="00CE5B1A">
      <w:pPr>
        <w:pStyle w:val="Default"/>
        <w:jc w:val="both"/>
        <w:rPr>
          <w:sz w:val="20"/>
          <w:szCs w:val="20"/>
        </w:rPr>
      </w:pPr>
    </w:p>
    <w:p w14:paraId="206D37C2" w14:textId="6EC2962B" w:rsidR="009703D2" w:rsidRDefault="00565232" w:rsidP="009703D2">
      <w:pPr>
        <w:pStyle w:val="Default"/>
        <w:jc w:val="both"/>
        <w:rPr>
          <w:sz w:val="18"/>
          <w:szCs w:val="18"/>
        </w:rPr>
      </w:pPr>
      <w:r w:rsidRPr="007D5719">
        <w:rPr>
          <w:sz w:val="18"/>
          <w:szCs w:val="18"/>
        </w:rPr>
        <w:t xml:space="preserve">Dank der durchdachten </w:t>
      </w:r>
      <w:r w:rsidR="00282380" w:rsidRPr="007D5719">
        <w:rPr>
          <w:sz w:val="18"/>
          <w:szCs w:val="18"/>
        </w:rPr>
        <w:t xml:space="preserve">Offset-Bauweise des </w:t>
      </w:r>
      <w:r w:rsidR="007D5719">
        <w:rPr>
          <w:sz w:val="18"/>
          <w:szCs w:val="18"/>
        </w:rPr>
        <w:t xml:space="preserve">MU-PRO/F Vario </w:t>
      </w:r>
      <w:r w:rsidR="009011BE">
        <w:rPr>
          <w:sz w:val="18"/>
          <w:szCs w:val="18"/>
        </w:rPr>
        <w:t xml:space="preserve">ist die Maschine für Antriebsleistungen von </w:t>
      </w:r>
      <w:r w:rsidR="007F0CE2">
        <w:rPr>
          <w:sz w:val="18"/>
          <w:szCs w:val="18"/>
        </w:rPr>
        <w:t xml:space="preserve">bis zu </w:t>
      </w:r>
      <w:r w:rsidR="009011BE">
        <w:rPr>
          <w:sz w:val="18"/>
          <w:szCs w:val="18"/>
        </w:rPr>
        <w:t>400 PS ausgelegt.</w:t>
      </w:r>
      <w:r w:rsidR="00277390">
        <w:rPr>
          <w:sz w:val="18"/>
          <w:szCs w:val="18"/>
        </w:rPr>
        <w:t xml:space="preserve"> Optional ist eine ,,Trail“ </w:t>
      </w:r>
      <w:r w:rsidR="00B01141">
        <w:rPr>
          <w:sz w:val="18"/>
          <w:szCs w:val="18"/>
        </w:rPr>
        <w:t>-</w:t>
      </w:r>
      <w:r w:rsidR="00277390">
        <w:rPr>
          <w:sz w:val="18"/>
          <w:szCs w:val="18"/>
        </w:rPr>
        <w:t xml:space="preserve">Version für den </w:t>
      </w:r>
      <w:r w:rsidR="00610BE5">
        <w:rPr>
          <w:sz w:val="18"/>
          <w:szCs w:val="18"/>
        </w:rPr>
        <w:t>gezogenen</w:t>
      </w:r>
      <w:r w:rsidR="00277390">
        <w:rPr>
          <w:sz w:val="18"/>
          <w:szCs w:val="18"/>
        </w:rPr>
        <w:t xml:space="preserve"> Heckanbau </w:t>
      </w:r>
      <w:r w:rsidR="00610BE5">
        <w:rPr>
          <w:sz w:val="18"/>
          <w:szCs w:val="18"/>
        </w:rPr>
        <w:t>v</w:t>
      </w:r>
      <w:r w:rsidR="00277390">
        <w:rPr>
          <w:sz w:val="18"/>
          <w:szCs w:val="18"/>
        </w:rPr>
        <w:t xml:space="preserve">erfügbar, welche bis 500 PS freigegeben ist und somit auch den Einsatz an Großtraktoren ohne Frontzapfwelle ermöglicht. </w:t>
      </w:r>
      <w:r w:rsidR="009703D2">
        <w:rPr>
          <w:sz w:val="18"/>
          <w:szCs w:val="18"/>
        </w:rPr>
        <w:t xml:space="preserve"> Mit nur einem </w:t>
      </w:r>
      <w:r w:rsidR="002904EA">
        <w:rPr>
          <w:sz w:val="18"/>
          <w:szCs w:val="18"/>
        </w:rPr>
        <w:t>Steuergerät</w:t>
      </w:r>
      <w:r w:rsidR="009703D2">
        <w:rPr>
          <w:sz w:val="18"/>
          <w:szCs w:val="18"/>
        </w:rPr>
        <w:t xml:space="preserve"> können die </w:t>
      </w:r>
      <w:r w:rsidR="009011BE">
        <w:rPr>
          <w:sz w:val="18"/>
          <w:szCs w:val="18"/>
        </w:rPr>
        <w:t>beiden Gehäuse</w:t>
      </w:r>
      <w:r w:rsidR="009703D2">
        <w:rPr>
          <w:sz w:val="18"/>
          <w:szCs w:val="18"/>
        </w:rPr>
        <w:t xml:space="preserve"> am Vorgewende anwenderfreundlich ausgehoben werden</w:t>
      </w:r>
      <w:r w:rsidR="00594BA7">
        <w:rPr>
          <w:sz w:val="18"/>
          <w:szCs w:val="18"/>
        </w:rPr>
        <w:t>, wobei a</w:t>
      </w:r>
      <w:r w:rsidR="009703D2">
        <w:rPr>
          <w:sz w:val="18"/>
          <w:szCs w:val="18"/>
        </w:rPr>
        <w:t>uch der einzelne Aushub der Ge</w:t>
      </w:r>
      <w:r w:rsidR="009011BE">
        <w:rPr>
          <w:sz w:val="18"/>
          <w:szCs w:val="18"/>
        </w:rPr>
        <w:t>häuse</w:t>
      </w:r>
      <w:r w:rsidR="00594BA7">
        <w:rPr>
          <w:sz w:val="18"/>
          <w:szCs w:val="18"/>
        </w:rPr>
        <w:t xml:space="preserve"> </w:t>
      </w:r>
      <w:r w:rsidR="009703D2">
        <w:rPr>
          <w:sz w:val="18"/>
          <w:szCs w:val="18"/>
        </w:rPr>
        <w:t>möglich</w:t>
      </w:r>
      <w:r w:rsidR="00594BA7">
        <w:rPr>
          <w:sz w:val="18"/>
          <w:szCs w:val="18"/>
        </w:rPr>
        <w:t xml:space="preserve"> ist</w:t>
      </w:r>
      <w:r w:rsidR="009703D2">
        <w:rPr>
          <w:sz w:val="18"/>
          <w:szCs w:val="18"/>
        </w:rPr>
        <w:t>.</w:t>
      </w:r>
      <w:r w:rsidR="00007B94">
        <w:rPr>
          <w:sz w:val="18"/>
          <w:szCs w:val="18"/>
        </w:rPr>
        <w:t xml:space="preserve"> </w:t>
      </w:r>
      <w:r w:rsidR="00E24D83" w:rsidRPr="00E24D83">
        <w:rPr>
          <w:sz w:val="18"/>
          <w:szCs w:val="18"/>
        </w:rPr>
        <w:t>In Transportstellung erfüllt die Maschine dank der Parallelogramm</w:t>
      </w:r>
      <w:r w:rsidR="002904EA">
        <w:rPr>
          <w:sz w:val="18"/>
          <w:szCs w:val="18"/>
        </w:rPr>
        <w:t>-A</w:t>
      </w:r>
      <w:r w:rsidR="00E24D83" w:rsidRPr="00E24D83">
        <w:rPr>
          <w:sz w:val="18"/>
          <w:szCs w:val="18"/>
        </w:rPr>
        <w:t xml:space="preserve">ufhängung der </w:t>
      </w:r>
      <w:proofErr w:type="spellStart"/>
      <w:r w:rsidR="00E24D83" w:rsidRPr="00E24D83">
        <w:rPr>
          <w:sz w:val="18"/>
          <w:szCs w:val="18"/>
        </w:rPr>
        <w:t>Mulchgehäuse</w:t>
      </w:r>
      <w:proofErr w:type="spellEnd"/>
      <w:r w:rsidR="00E24D83" w:rsidRPr="00E24D83">
        <w:rPr>
          <w:sz w:val="18"/>
          <w:szCs w:val="18"/>
        </w:rPr>
        <w:t xml:space="preserve"> mit einer </w:t>
      </w:r>
      <w:r w:rsidR="003633AE">
        <w:rPr>
          <w:sz w:val="18"/>
          <w:szCs w:val="18"/>
        </w:rPr>
        <w:t>Transportb</w:t>
      </w:r>
      <w:r w:rsidR="00E24D83" w:rsidRPr="00E24D83">
        <w:rPr>
          <w:sz w:val="18"/>
          <w:szCs w:val="18"/>
        </w:rPr>
        <w:t>reite von 2,85 m und einer Gesamthöhe von deutlich unter 4 m die Abmessungen gemäß StVZO</w:t>
      </w:r>
      <w:r w:rsidR="00E24D83">
        <w:rPr>
          <w:sz w:val="18"/>
          <w:szCs w:val="18"/>
        </w:rPr>
        <w:t>.</w:t>
      </w:r>
      <w:r w:rsidR="0014737A">
        <w:rPr>
          <w:sz w:val="18"/>
          <w:szCs w:val="18"/>
        </w:rPr>
        <w:t xml:space="preserve"> </w:t>
      </w:r>
      <w:r w:rsidR="0014737A" w:rsidRPr="0014737A">
        <w:rPr>
          <w:sz w:val="18"/>
          <w:szCs w:val="18"/>
        </w:rPr>
        <w:t>Das sorgt für sicheren Straßentransport und er</w:t>
      </w:r>
      <w:r w:rsidR="002904EA">
        <w:rPr>
          <w:sz w:val="18"/>
          <w:szCs w:val="18"/>
        </w:rPr>
        <w:t>möglicht</w:t>
      </w:r>
      <w:r w:rsidR="0014737A" w:rsidRPr="0014737A">
        <w:rPr>
          <w:sz w:val="18"/>
          <w:szCs w:val="18"/>
        </w:rPr>
        <w:t xml:space="preserve"> den </w:t>
      </w:r>
      <w:r w:rsidR="002904EA">
        <w:rPr>
          <w:sz w:val="18"/>
          <w:szCs w:val="18"/>
        </w:rPr>
        <w:t>problemlosen und zügigen Flächenwechsel</w:t>
      </w:r>
      <w:r w:rsidR="00594BA7">
        <w:rPr>
          <w:sz w:val="18"/>
          <w:szCs w:val="18"/>
        </w:rPr>
        <w:t>.</w:t>
      </w:r>
      <w:r w:rsidR="00E24D83">
        <w:rPr>
          <w:sz w:val="18"/>
          <w:szCs w:val="18"/>
        </w:rPr>
        <w:t xml:space="preserve"> </w:t>
      </w:r>
      <w:r w:rsidR="00CD72C8">
        <w:rPr>
          <w:sz w:val="18"/>
          <w:szCs w:val="18"/>
        </w:rPr>
        <w:t>In Kombination mit einem MU-PRO Vario Front</w:t>
      </w:r>
      <w:r w:rsidR="009011BE">
        <w:rPr>
          <w:sz w:val="18"/>
          <w:szCs w:val="18"/>
        </w:rPr>
        <w:t>m</w:t>
      </w:r>
      <w:r w:rsidR="00CD72C8">
        <w:rPr>
          <w:sz w:val="18"/>
          <w:szCs w:val="18"/>
        </w:rPr>
        <w:t xml:space="preserve">ulchgerät wird </w:t>
      </w:r>
      <w:r w:rsidR="002904EA">
        <w:rPr>
          <w:sz w:val="18"/>
          <w:szCs w:val="18"/>
        </w:rPr>
        <w:t xml:space="preserve">zudem </w:t>
      </w:r>
      <w:r w:rsidR="00CD72C8">
        <w:rPr>
          <w:sz w:val="18"/>
          <w:szCs w:val="18"/>
        </w:rPr>
        <w:t>eine optimale Gewichtsverteilung erreicht</w:t>
      </w:r>
      <w:r w:rsidR="004C3F0C">
        <w:rPr>
          <w:sz w:val="18"/>
          <w:szCs w:val="18"/>
        </w:rPr>
        <w:t>. Durch die ausgewogene Achslastverteilung werden Fahrstabilität und Bodenschutz miteinander vereint.</w:t>
      </w:r>
    </w:p>
    <w:p w14:paraId="436D4A17" w14:textId="77777777" w:rsidR="009703D2" w:rsidRDefault="009703D2" w:rsidP="00CE5B1A">
      <w:pPr>
        <w:pStyle w:val="Default"/>
        <w:jc w:val="both"/>
        <w:rPr>
          <w:sz w:val="18"/>
          <w:szCs w:val="18"/>
        </w:rPr>
      </w:pPr>
    </w:p>
    <w:p w14:paraId="7DBD7056" w14:textId="35D784A0" w:rsidR="00282380" w:rsidRDefault="009703D2" w:rsidP="00CE5B1A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Der MU-PRO/F</w:t>
      </w:r>
      <w:r w:rsidR="004C3F0C">
        <w:rPr>
          <w:sz w:val="18"/>
          <w:szCs w:val="18"/>
        </w:rPr>
        <w:t xml:space="preserve"> Vario</w:t>
      </w:r>
      <w:r>
        <w:rPr>
          <w:sz w:val="18"/>
          <w:szCs w:val="18"/>
        </w:rPr>
        <w:t xml:space="preserve"> überzeugt mit den funktionalen </w:t>
      </w:r>
      <w:r w:rsidR="004C3F0C">
        <w:rPr>
          <w:sz w:val="18"/>
          <w:szCs w:val="18"/>
        </w:rPr>
        <w:t>Vorteilen im modernen Ackerbau</w:t>
      </w:r>
      <w:r>
        <w:rPr>
          <w:sz w:val="18"/>
          <w:szCs w:val="18"/>
        </w:rPr>
        <w:t xml:space="preserve">. </w:t>
      </w:r>
      <w:r w:rsidR="00FA73E5" w:rsidRPr="007D5719">
        <w:rPr>
          <w:sz w:val="18"/>
          <w:szCs w:val="18"/>
        </w:rPr>
        <w:t>Durch das serienmäßig verbaute MU-Vario® System lassen sich der Zerkleinerungsgrad und der Sogeffekt</w:t>
      </w:r>
      <w:r w:rsidR="00E24D83">
        <w:rPr>
          <w:sz w:val="18"/>
          <w:szCs w:val="18"/>
        </w:rPr>
        <w:t xml:space="preserve"> über die Schneidschiene</w:t>
      </w:r>
      <w:r w:rsidR="00FA73E5" w:rsidRPr="007D5719">
        <w:rPr>
          <w:sz w:val="18"/>
          <w:szCs w:val="18"/>
        </w:rPr>
        <w:t xml:space="preserve"> individuell</w:t>
      </w:r>
      <w:r w:rsidR="00565232" w:rsidRPr="007D5719">
        <w:rPr>
          <w:sz w:val="18"/>
          <w:szCs w:val="18"/>
        </w:rPr>
        <w:t xml:space="preserve"> an die jeweilige</w:t>
      </w:r>
      <w:r w:rsidR="004C3F0C">
        <w:rPr>
          <w:sz w:val="18"/>
          <w:szCs w:val="18"/>
        </w:rPr>
        <w:t>n</w:t>
      </w:r>
      <w:r w:rsidR="00565232" w:rsidRPr="007D5719">
        <w:rPr>
          <w:sz w:val="18"/>
          <w:szCs w:val="18"/>
        </w:rPr>
        <w:t xml:space="preserve"> Kultur</w:t>
      </w:r>
      <w:r w:rsidR="004C3F0C">
        <w:rPr>
          <w:sz w:val="18"/>
          <w:szCs w:val="18"/>
        </w:rPr>
        <w:t>en</w:t>
      </w:r>
      <w:r w:rsidR="00565232" w:rsidRPr="007D5719">
        <w:rPr>
          <w:sz w:val="18"/>
          <w:szCs w:val="18"/>
        </w:rPr>
        <w:t xml:space="preserve"> </w:t>
      </w:r>
      <w:r w:rsidR="00594BA7">
        <w:rPr>
          <w:sz w:val="18"/>
          <w:szCs w:val="18"/>
        </w:rPr>
        <w:t xml:space="preserve">wie Raps, Getreidestoppeln, Mais, Zwischenfrüchte oder Grünland, </w:t>
      </w:r>
      <w:r w:rsidR="00565232" w:rsidRPr="007D5719">
        <w:rPr>
          <w:sz w:val="18"/>
          <w:szCs w:val="18"/>
        </w:rPr>
        <w:t>anpassen</w:t>
      </w:r>
      <w:r w:rsidR="0014737A">
        <w:rPr>
          <w:sz w:val="18"/>
          <w:szCs w:val="18"/>
        </w:rPr>
        <w:t>.</w:t>
      </w:r>
      <w:r w:rsidR="00BD18C6">
        <w:rPr>
          <w:sz w:val="18"/>
          <w:szCs w:val="18"/>
        </w:rPr>
        <w:t xml:space="preserve"> Durc</w:t>
      </w:r>
      <w:r w:rsidR="00DA2A3A">
        <w:rPr>
          <w:sz w:val="18"/>
          <w:szCs w:val="18"/>
        </w:rPr>
        <w:t>h die Verstellmöglichkeiten</w:t>
      </w:r>
      <w:r w:rsidR="00BD18C6">
        <w:rPr>
          <w:sz w:val="18"/>
          <w:szCs w:val="18"/>
        </w:rPr>
        <w:t xml:space="preserve"> der Vario-Schneidschiene lässt sich außerdem der Kraftstoffverbrauch regulieren</w:t>
      </w:r>
      <w:r w:rsidR="00DA2A3A">
        <w:rPr>
          <w:sz w:val="18"/>
          <w:szCs w:val="18"/>
        </w:rPr>
        <w:t>,</w:t>
      </w:r>
      <w:r w:rsidR="00BD18C6">
        <w:rPr>
          <w:sz w:val="18"/>
          <w:szCs w:val="18"/>
        </w:rPr>
        <w:t xml:space="preserve"> </w:t>
      </w:r>
      <w:r w:rsidR="00DA2A3A">
        <w:rPr>
          <w:sz w:val="18"/>
          <w:szCs w:val="18"/>
        </w:rPr>
        <w:t>was sich so</w:t>
      </w:r>
      <w:r w:rsidR="00BD18C6">
        <w:rPr>
          <w:sz w:val="18"/>
          <w:szCs w:val="18"/>
        </w:rPr>
        <w:t xml:space="preserve"> positiv auf die Wirtschaftlichkeit aus</w:t>
      </w:r>
      <w:r w:rsidR="00DA2A3A">
        <w:rPr>
          <w:sz w:val="18"/>
          <w:szCs w:val="18"/>
        </w:rPr>
        <w:t>wirkt</w:t>
      </w:r>
      <w:r w:rsidR="00BD18C6">
        <w:rPr>
          <w:sz w:val="18"/>
          <w:szCs w:val="18"/>
        </w:rPr>
        <w:t>.</w:t>
      </w:r>
      <w:r w:rsidR="0014737A">
        <w:rPr>
          <w:sz w:val="18"/>
          <w:szCs w:val="18"/>
        </w:rPr>
        <w:t xml:space="preserve"> Zusätzlich lässt sich das Mulchgut über die ebenfalls serienmäßig verbaute Schwenk-Stützwalze wahlweise vor oder hinter der Walze ablegen</w:t>
      </w:r>
      <w:r w:rsidR="00594BA7">
        <w:rPr>
          <w:sz w:val="18"/>
          <w:szCs w:val="18"/>
        </w:rPr>
        <w:t xml:space="preserve">. </w:t>
      </w:r>
      <w:r w:rsidR="0014737A">
        <w:rPr>
          <w:sz w:val="18"/>
          <w:szCs w:val="18"/>
        </w:rPr>
        <w:t xml:space="preserve">Die robuste Stützwalzenlagerung Starinth® sorgt für eine lange Lebensdauer der Lager. </w:t>
      </w:r>
      <w:r>
        <w:rPr>
          <w:sz w:val="18"/>
          <w:szCs w:val="18"/>
        </w:rPr>
        <w:t>Durch die</w:t>
      </w:r>
      <w:r w:rsidR="00565232" w:rsidRPr="007D5719">
        <w:rPr>
          <w:sz w:val="18"/>
          <w:szCs w:val="18"/>
        </w:rPr>
        <w:t xml:space="preserve"> </w:t>
      </w:r>
      <w:r w:rsidR="00282380" w:rsidRPr="007D5719">
        <w:rPr>
          <w:sz w:val="18"/>
          <w:szCs w:val="18"/>
        </w:rPr>
        <w:t>hydropneumatische Auflagedruckentlastung MU-SOFA</w:t>
      </w:r>
      <w:bookmarkStart w:id="1" w:name="_Hlk210658738"/>
      <w:r w:rsidR="00282380" w:rsidRPr="007D5719">
        <w:rPr>
          <w:sz w:val="18"/>
          <w:szCs w:val="18"/>
        </w:rPr>
        <w:t>®</w:t>
      </w:r>
      <w:bookmarkEnd w:id="1"/>
      <w:r>
        <w:rPr>
          <w:sz w:val="18"/>
          <w:szCs w:val="18"/>
        </w:rPr>
        <w:t xml:space="preserve"> wird eine perfekte Bodenanpassung der </w:t>
      </w:r>
      <w:r w:rsidR="002904EA">
        <w:rPr>
          <w:sz w:val="18"/>
          <w:szCs w:val="18"/>
        </w:rPr>
        <w:t xml:space="preserve">einzelnen </w:t>
      </w:r>
      <w:proofErr w:type="spellStart"/>
      <w:ins w:id="2" w:author="Lukas Beckmann - Müthing Soest" w:date="2025-10-10T13:16:00Z" w16du:dateUtc="2025-10-10T11:16:00Z">
        <w:r w:rsidR="002904EA">
          <w:rPr>
            <w:sz w:val="18"/>
            <w:szCs w:val="18"/>
          </w:rPr>
          <w:t>Mulcheinheiten</w:t>
        </w:r>
      </w:ins>
      <w:proofErr w:type="spellEnd"/>
      <w:r w:rsidR="00F57548" w:rsidRPr="007D5719">
        <w:rPr>
          <w:sz w:val="18"/>
          <w:szCs w:val="18"/>
        </w:rPr>
        <w:t xml:space="preserve"> garantiert</w:t>
      </w:r>
      <w:r w:rsidR="002904EA">
        <w:rPr>
          <w:sz w:val="18"/>
          <w:szCs w:val="18"/>
        </w:rPr>
        <w:t xml:space="preserve"> und der Verschleiß reduziert</w:t>
      </w:r>
      <w:r>
        <w:rPr>
          <w:sz w:val="18"/>
          <w:szCs w:val="18"/>
        </w:rPr>
        <w:t>.</w:t>
      </w:r>
      <w:r w:rsidR="00594BA7">
        <w:rPr>
          <w:sz w:val="18"/>
          <w:szCs w:val="18"/>
        </w:rPr>
        <w:t xml:space="preserve"> Platzsparend kann der MU-PRO/F Vario auch zusammengeklappt abgestellt werden.</w:t>
      </w:r>
    </w:p>
    <w:p w14:paraId="63E1D8AB" w14:textId="77777777" w:rsidR="00BD18C6" w:rsidRDefault="00BD18C6" w:rsidP="00CE5B1A">
      <w:pPr>
        <w:pStyle w:val="Default"/>
        <w:jc w:val="both"/>
        <w:rPr>
          <w:sz w:val="18"/>
          <w:szCs w:val="18"/>
        </w:rPr>
      </w:pPr>
    </w:p>
    <w:p w14:paraId="07685FA3" w14:textId="6947EE80" w:rsidR="007F0CE2" w:rsidRDefault="007F0CE2" w:rsidP="00ED5E3A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Die wichtigsten Neuerungen zur aktuellen Generation sind unter anderem </w:t>
      </w:r>
      <w:r w:rsidR="00357C0F">
        <w:rPr>
          <w:sz w:val="18"/>
          <w:szCs w:val="18"/>
        </w:rPr>
        <w:t>weiter</w:t>
      </w:r>
      <w:r w:rsidR="00277390">
        <w:rPr>
          <w:sz w:val="18"/>
          <w:szCs w:val="18"/>
        </w:rPr>
        <w:t>entwickelte</w:t>
      </w:r>
      <w:r w:rsidR="00357C0F">
        <w:rPr>
          <w:sz w:val="18"/>
          <w:szCs w:val="18"/>
        </w:rPr>
        <w:t xml:space="preserve"> Kernelemente wie u.a. die Tragarmkonstruktion und die erhöhte </w:t>
      </w:r>
      <w:proofErr w:type="spellStart"/>
      <w:r w:rsidR="00357C0F">
        <w:rPr>
          <w:sz w:val="18"/>
          <w:szCs w:val="18"/>
        </w:rPr>
        <w:t>Wartungsfreundllichkeit</w:t>
      </w:r>
      <w:proofErr w:type="spellEnd"/>
      <w:r w:rsidR="00357C0F">
        <w:rPr>
          <w:sz w:val="18"/>
          <w:szCs w:val="18"/>
        </w:rPr>
        <w:t xml:space="preserve"> durch den Einsatz von </w:t>
      </w:r>
      <w:r w:rsidR="00754CAA">
        <w:rPr>
          <w:sz w:val="18"/>
          <w:szCs w:val="18"/>
        </w:rPr>
        <w:t>w</w:t>
      </w:r>
      <w:r w:rsidR="00357C0F">
        <w:rPr>
          <w:sz w:val="18"/>
          <w:szCs w:val="18"/>
        </w:rPr>
        <w:t xml:space="preserve">artungsfreien Komponenten wie z.B. den Außenlagereinheiten im Antriebsstrang. </w:t>
      </w:r>
    </w:p>
    <w:p w14:paraId="37D04DA0" w14:textId="77777777" w:rsidR="007F0CE2" w:rsidRDefault="007F0CE2" w:rsidP="00ED5E3A">
      <w:pPr>
        <w:pStyle w:val="Default"/>
        <w:jc w:val="both"/>
        <w:rPr>
          <w:sz w:val="18"/>
          <w:szCs w:val="18"/>
        </w:rPr>
      </w:pPr>
    </w:p>
    <w:p w14:paraId="387A285F" w14:textId="7A109A08" w:rsidR="00ED5E3A" w:rsidRDefault="001C2707" w:rsidP="00ED5E3A">
      <w:pPr>
        <w:pStyle w:val="Default"/>
        <w:jc w:val="both"/>
        <w:rPr>
          <w:sz w:val="18"/>
          <w:szCs w:val="18"/>
        </w:rPr>
      </w:pPr>
      <w:r w:rsidRPr="005D54F8">
        <w:rPr>
          <w:sz w:val="18"/>
          <w:szCs w:val="18"/>
        </w:rPr>
        <w:t xml:space="preserve">Der MU-PRO/F Vario </w:t>
      </w:r>
      <w:r w:rsidR="00E24D83" w:rsidRPr="005D54F8">
        <w:rPr>
          <w:sz w:val="18"/>
          <w:szCs w:val="18"/>
        </w:rPr>
        <w:t>hat die</w:t>
      </w:r>
      <w:r w:rsidRPr="005D54F8">
        <w:rPr>
          <w:sz w:val="18"/>
          <w:szCs w:val="18"/>
        </w:rPr>
        <w:t xml:space="preserve"> Marktführerposition in Deutschland erreicht</w:t>
      </w:r>
      <w:r w:rsidR="00357C0F">
        <w:rPr>
          <w:sz w:val="18"/>
          <w:szCs w:val="18"/>
        </w:rPr>
        <w:t xml:space="preserve"> und erlangt immer mehr Aufmerksamkeit in internationalen Märkten wie Australien, Ungarn, England oder der Tschechei. </w:t>
      </w:r>
      <w:r w:rsidRPr="005D54F8">
        <w:rPr>
          <w:sz w:val="18"/>
          <w:szCs w:val="18"/>
        </w:rPr>
        <w:t xml:space="preserve">Im Rahmen der </w:t>
      </w:r>
      <w:proofErr w:type="spellStart"/>
      <w:r w:rsidRPr="005D54F8">
        <w:rPr>
          <w:sz w:val="18"/>
          <w:szCs w:val="18"/>
        </w:rPr>
        <w:t>Agritechnica</w:t>
      </w:r>
      <w:proofErr w:type="spellEnd"/>
      <w:r w:rsidRPr="005D54F8">
        <w:rPr>
          <w:sz w:val="18"/>
          <w:szCs w:val="18"/>
        </w:rPr>
        <w:t xml:space="preserve"> wir</w:t>
      </w:r>
      <w:r w:rsidR="00282380" w:rsidRPr="005D54F8">
        <w:rPr>
          <w:sz w:val="18"/>
          <w:szCs w:val="18"/>
        </w:rPr>
        <w:t>d</w:t>
      </w:r>
      <w:r w:rsidRPr="005D54F8">
        <w:rPr>
          <w:sz w:val="18"/>
          <w:szCs w:val="18"/>
        </w:rPr>
        <w:t xml:space="preserve"> die 300. </w:t>
      </w:r>
      <w:r w:rsidR="00A1322D" w:rsidRPr="005D54F8">
        <w:rPr>
          <w:sz w:val="18"/>
          <w:szCs w:val="18"/>
        </w:rPr>
        <w:t>v</w:t>
      </w:r>
      <w:r w:rsidRPr="005D54F8">
        <w:rPr>
          <w:sz w:val="18"/>
          <w:szCs w:val="18"/>
        </w:rPr>
        <w:t xml:space="preserve">erkaufte Einheit feierlich </w:t>
      </w:r>
      <w:r w:rsidR="00282380" w:rsidRPr="005D54F8">
        <w:rPr>
          <w:sz w:val="18"/>
          <w:szCs w:val="18"/>
        </w:rPr>
        <w:t>übergeben</w:t>
      </w:r>
      <w:r w:rsidRPr="005D54F8">
        <w:rPr>
          <w:sz w:val="18"/>
          <w:szCs w:val="18"/>
        </w:rPr>
        <w:t>.</w:t>
      </w:r>
    </w:p>
    <w:p w14:paraId="6BD3452A" w14:textId="77777777" w:rsidR="00474104" w:rsidRPr="005D54F8" w:rsidRDefault="00474104" w:rsidP="00ED5E3A">
      <w:pPr>
        <w:pStyle w:val="Default"/>
        <w:jc w:val="both"/>
        <w:rPr>
          <w:sz w:val="18"/>
          <w:szCs w:val="18"/>
        </w:rPr>
      </w:pPr>
    </w:p>
    <w:p w14:paraId="4AB23A89" w14:textId="3033240B" w:rsidR="00282380" w:rsidRDefault="00474104" w:rsidP="00ED5E3A">
      <w:pPr>
        <w:pStyle w:val="Default"/>
        <w:jc w:val="both"/>
        <w:rPr>
          <w:sz w:val="18"/>
          <w:szCs w:val="18"/>
        </w:rPr>
      </w:pPr>
      <w:r w:rsidRPr="0019204D">
        <w:rPr>
          <w:sz w:val="18"/>
          <w:szCs w:val="18"/>
        </w:rPr>
        <w:t xml:space="preserve">Müthing steht nicht nur für innovative Technik, sondern auch für erstklassigen Service: </w:t>
      </w:r>
      <w:r w:rsidR="00277390">
        <w:rPr>
          <w:sz w:val="18"/>
          <w:szCs w:val="18"/>
        </w:rPr>
        <w:t>W</w:t>
      </w:r>
      <w:r w:rsidR="002904EA">
        <w:rPr>
          <w:sz w:val="18"/>
          <w:szCs w:val="18"/>
        </w:rPr>
        <w:t>ährend der Erntesaison</w:t>
      </w:r>
      <w:r w:rsidR="00277390">
        <w:rPr>
          <w:sz w:val="18"/>
          <w:szCs w:val="18"/>
        </w:rPr>
        <w:t xml:space="preserve"> ist</w:t>
      </w:r>
      <w:r w:rsidRPr="0019204D">
        <w:rPr>
          <w:sz w:val="18"/>
          <w:szCs w:val="18"/>
        </w:rPr>
        <w:t xml:space="preserve"> </w:t>
      </w:r>
      <w:r w:rsidR="002904EA">
        <w:rPr>
          <w:sz w:val="18"/>
          <w:szCs w:val="18"/>
        </w:rPr>
        <w:t>ein Ersatzteilnotdienst, an sieben Tagen die Woche</w:t>
      </w:r>
      <w:r w:rsidRPr="0019204D">
        <w:rPr>
          <w:sz w:val="18"/>
          <w:szCs w:val="18"/>
        </w:rPr>
        <w:t xml:space="preserve"> erreichbar. </w:t>
      </w:r>
      <w:r w:rsidR="002904EA">
        <w:rPr>
          <w:sz w:val="18"/>
          <w:szCs w:val="18"/>
        </w:rPr>
        <w:t>Das garantiert ein Minimum an Standzeiten sowie maximale Einsatzbereitschaft der Müthing Maschinen, auch am Wochenende!</w:t>
      </w:r>
    </w:p>
    <w:p w14:paraId="2F8E7742" w14:textId="77777777" w:rsidR="00474104" w:rsidRPr="005D54F8" w:rsidRDefault="00474104" w:rsidP="00ED5E3A">
      <w:pPr>
        <w:pStyle w:val="Default"/>
        <w:jc w:val="both"/>
        <w:rPr>
          <w:sz w:val="18"/>
          <w:szCs w:val="18"/>
        </w:rPr>
      </w:pPr>
    </w:p>
    <w:p w14:paraId="00424294" w14:textId="77777777" w:rsidR="00764DBA" w:rsidRDefault="00282380" w:rsidP="00ED5E3A">
      <w:pPr>
        <w:pStyle w:val="Default"/>
        <w:jc w:val="both"/>
        <w:rPr>
          <w:sz w:val="20"/>
          <w:szCs w:val="20"/>
        </w:rPr>
      </w:pPr>
      <w:r w:rsidRPr="005D54F8">
        <w:rPr>
          <w:sz w:val="18"/>
          <w:szCs w:val="18"/>
        </w:rPr>
        <w:t>Das Müthing Messeteam auf der Agritechnica 202</w:t>
      </w:r>
      <w:r w:rsidR="00AB3F60" w:rsidRPr="005D54F8">
        <w:rPr>
          <w:sz w:val="18"/>
          <w:szCs w:val="18"/>
        </w:rPr>
        <w:t>5</w:t>
      </w:r>
      <w:r w:rsidRPr="005D54F8">
        <w:rPr>
          <w:sz w:val="18"/>
          <w:szCs w:val="18"/>
        </w:rPr>
        <w:t xml:space="preserve"> freut sich den Besuchern am </w:t>
      </w:r>
      <w:r w:rsidRPr="00BD18C6">
        <w:rPr>
          <w:sz w:val="18"/>
          <w:szCs w:val="18"/>
        </w:rPr>
        <w:t>Stand B3</w:t>
      </w:r>
      <w:r w:rsidR="00BD18C6" w:rsidRPr="00BD18C6">
        <w:rPr>
          <w:sz w:val="18"/>
          <w:szCs w:val="18"/>
        </w:rPr>
        <w:t>5</w:t>
      </w:r>
      <w:r w:rsidRPr="00BD18C6">
        <w:rPr>
          <w:sz w:val="18"/>
          <w:szCs w:val="18"/>
        </w:rPr>
        <w:t xml:space="preserve"> in Halle 11</w:t>
      </w:r>
      <w:r w:rsidRPr="005D54F8">
        <w:rPr>
          <w:sz w:val="18"/>
          <w:szCs w:val="18"/>
        </w:rPr>
        <w:t xml:space="preserve"> mit Informationen rund um das Thema Mulchen beratend zur Seite zu stehen</w:t>
      </w:r>
      <w:r w:rsidRPr="005D54F8">
        <w:rPr>
          <w:sz w:val="20"/>
          <w:szCs w:val="20"/>
        </w:rPr>
        <w:t>.</w:t>
      </w:r>
    </w:p>
    <w:p w14:paraId="7DEB0D98" w14:textId="77777777" w:rsidR="00764DBA" w:rsidRDefault="00764DBA" w:rsidP="00ED5E3A">
      <w:pPr>
        <w:pStyle w:val="Default"/>
        <w:jc w:val="both"/>
        <w:rPr>
          <w:sz w:val="20"/>
          <w:szCs w:val="20"/>
        </w:rPr>
      </w:pPr>
    </w:p>
    <w:p w14:paraId="5F70291B" w14:textId="77777777" w:rsidR="00764DBA" w:rsidRDefault="00764DBA" w:rsidP="00ED5E3A">
      <w:pPr>
        <w:pStyle w:val="Default"/>
        <w:jc w:val="both"/>
        <w:rPr>
          <w:sz w:val="20"/>
          <w:szCs w:val="20"/>
        </w:rPr>
      </w:pPr>
    </w:p>
    <w:p w14:paraId="49C98F61" w14:textId="77777777" w:rsidR="00764DBA" w:rsidRDefault="00764DBA" w:rsidP="00ED5E3A">
      <w:pPr>
        <w:pStyle w:val="Default"/>
        <w:jc w:val="both"/>
        <w:rPr>
          <w:sz w:val="20"/>
          <w:szCs w:val="20"/>
        </w:rPr>
      </w:pPr>
    </w:p>
    <w:p w14:paraId="416BA120" w14:textId="6CE5DFDA" w:rsidR="00ED5E3A" w:rsidRPr="00357C0F" w:rsidRDefault="00282380" w:rsidP="00ED5E3A">
      <w:pPr>
        <w:pStyle w:val="Default"/>
        <w:jc w:val="both"/>
        <w:rPr>
          <w:sz w:val="20"/>
          <w:szCs w:val="20"/>
        </w:rPr>
      </w:pPr>
      <w:r w:rsidRPr="005D54F8">
        <w:rPr>
          <w:sz w:val="20"/>
          <w:szCs w:val="20"/>
        </w:rPr>
        <w:t xml:space="preserve"> </w:t>
      </w:r>
    </w:p>
    <w:p w14:paraId="637AC4E4" w14:textId="4D7FCD65" w:rsidR="00A87CC1" w:rsidRDefault="00A87CC1" w:rsidP="00702393">
      <w:pPr>
        <w:pStyle w:val="Default"/>
        <w:jc w:val="both"/>
        <w:rPr>
          <w:sz w:val="18"/>
          <w:szCs w:val="18"/>
        </w:rPr>
      </w:pPr>
      <w:r w:rsidRPr="00A87CC1">
        <w:rPr>
          <w:noProof/>
          <w:sz w:val="18"/>
          <w:szCs w:val="1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5BE03" wp14:editId="67075FBD">
                <wp:simplePos x="0" y="0"/>
                <wp:positionH relativeFrom="margin">
                  <wp:align>right</wp:align>
                </wp:positionH>
                <wp:positionV relativeFrom="paragraph">
                  <wp:posOffset>107722</wp:posOffset>
                </wp:positionV>
                <wp:extent cx="5710687" cy="0"/>
                <wp:effectExtent l="0" t="19050" r="23495" b="1905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68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42057" id="Gerader Verbinder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45pt,8.5pt" to="848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" strokecolor="#a5a5a5 [2092]" strokeweight="2.25pt">
                <w10:wrap anchorx="margin"/>
              </v:line>
            </w:pict>
          </mc:Fallback>
        </mc:AlternateContent>
      </w:r>
    </w:p>
    <w:p w14:paraId="4527D444" w14:textId="77777777" w:rsidR="00702393" w:rsidRPr="00A87CC1" w:rsidRDefault="00702393" w:rsidP="00702393">
      <w:pPr>
        <w:pStyle w:val="Default"/>
        <w:jc w:val="both"/>
        <w:rPr>
          <w:sz w:val="18"/>
          <w:szCs w:val="18"/>
        </w:rPr>
      </w:pPr>
    </w:p>
    <w:p w14:paraId="77E03990" w14:textId="77777777" w:rsidR="00A87CC1" w:rsidRPr="00A87CC1" w:rsidRDefault="00A87CC1" w:rsidP="00A87CC1">
      <w:pPr>
        <w:pStyle w:val="Default"/>
        <w:rPr>
          <w:b/>
          <w:sz w:val="18"/>
          <w:szCs w:val="18"/>
        </w:rPr>
      </w:pPr>
      <w:r w:rsidRPr="00A87CC1">
        <w:rPr>
          <w:b/>
          <w:sz w:val="18"/>
          <w:szCs w:val="18"/>
        </w:rPr>
        <w:t xml:space="preserve">Zeichenanzahl des Artikels </w:t>
      </w:r>
    </w:p>
    <w:p w14:paraId="489940F9" w14:textId="1B61FA15" w:rsidR="00A87CC1" w:rsidRDefault="00CB1713" w:rsidP="00A87CC1">
      <w:pPr>
        <w:pStyle w:val="Default"/>
        <w:rPr>
          <w:sz w:val="18"/>
          <w:szCs w:val="18"/>
        </w:rPr>
      </w:pPr>
      <w:r>
        <w:rPr>
          <w:sz w:val="18"/>
          <w:szCs w:val="18"/>
        </w:rPr>
        <w:t>556</w:t>
      </w:r>
      <w:r w:rsidR="00E1364C" w:rsidRPr="00702393">
        <w:rPr>
          <w:sz w:val="18"/>
          <w:szCs w:val="18"/>
        </w:rPr>
        <w:t xml:space="preserve"> </w:t>
      </w:r>
      <w:r w:rsidR="00A87CC1" w:rsidRPr="00702393">
        <w:rPr>
          <w:sz w:val="18"/>
          <w:szCs w:val="18"/>
        </w:rPr>
        <w:t xml:space="preserve">Wörter, </w:t>
      </w:r>
      <w:r>
        <w:rPr>
          <w:sz w:val="18"/>
          <w:szCs w:val="18"/>
        </w:rPr>
        <w:t>4.308</w:t>
      </w:r>
      <w:r w:rsidR="00A87CC1" w:rsidRPr="00702393">
        <w:rPr>
          <w:sz w:val="18"/>
          <w:szCs w:val="18"/>
        </w:rPr>
        <w:t xml:space="preserve"> Zeichen inklusive Leerzeichen </w:t>
      </w:r>
    </w:p>
    <w:p w14:paraId="3B41D923" w14:textId="77777777" w:rsidR="00702393" w:rsidRPr="00702393" w:rsidRDefault="00702393" w:rsidP="00A87CC1">
      <w:pPr>
        <w:pStyle w:val="Default"/>
        <w:rPr>
          <w:sz w:val="18"/>
          <w:szCs w:val="18"/>
        </w:rPr>
      </w:pPr>
    </w:p>
    <w:p w14:paraId="1589C09C" w14:textId="073EEF1A" w:rsidR="00CD72C8" w:rsidRDefault="00A87CC1" w:rsidP="00A87CC1">
      <w:pPr>
        <w:pStyle w:val="Default"/>
        <w:rPr>
          <w:b/>
          <w:sz w:val="18"/>
          <w:szCs w:val="18"/>
        </w:rPr>
      </w:pPr>
      <w:r w:rsidRPr="00A87CC1"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0D005" wp14:editId="56C9F508">
                <wp:simplePos x="0" y="0"/>
                <wp:positionH relativeFrom="margin">
                  <wp:posOffset>1270</wp:posOffset>
                </wp:positionH>
                <wp:positionV relativeFrom="paragraph">
                  <wp:posOffset>79375</wp:posOffset>
                </wp:positionV>
                <wp:extent cx="5710687" cy="0"/>
                <wp:effectExtent l="0" t="19050" r="23495" b="1905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68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233303" id="Gerader Verbinder 2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1pt,6.25pt" to="449.7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" strokecolor="#a5a5a5 [2092]" strokeweight="2.25pt">
                <w10:wrap anchorx="margin"/>
              </v:line>
            </w:pict>
          </mc:Fallback>
        </mc:AlternateContent>
      </w:r>
    </w:p>
    <w:p w14:paraId="2B589BB3" w14:textId="77777777" w:rsidR="00CD72C8" w:rsidRDefault="00CD72C8" w:rsidP="00A87CC1">
      <w:pPr>
        <w:pStyle w:val="Default"/>
        <w:rPr>
          <w:b/>
          <w:sz w:val="18"/>
          <w:szCs w:val="18"/>
        </w:rPr>
      </w:pPr>
    </w:p>
    <w:p w14:paraId="375F8F57" w14:textId="77777777" w:rsidR="00764DBA" w:rsidRDefault="00764DBA" w:rsidP="00A87CC1">
      <w:pPr>
        <w:pStyle w:val="Default"/>
        <w:rPr>
          <w:b/>
          <w:sz w:val="18"/>
          <w:szCs w:val="18"/>
        </w:rPr>
      </w:pPr>
    </w:p>
    <w:p w14:paraId="69086349" w14:textId="77777777" w:rsidR="00702393" w:rsidRDefault="00702393" w:rsidP="00A87CC1">
      <w:pPr>
        <w:pStyle w:val="Default"/>
        <w:rPr>
          <w:b/>
          <w:sz w:val="18"/>
          <w:szCs w:val="18"/>
        </w:rPr>
      </w:pPr>
    </w:p>
    <w:p w14:paraId="1A5A37E1" w14:textId="661C3B3A" w:rsidR="00A87CC1" w:rsidRDefault="00A87CC1" w:rsidP="00A87CC1">
      <w:pPr>
        <w:pStyle w:val="Default"/>
        <w:rPr>
          <w:b/>
          <w:sz w:val="18"/>
          <w:szCs w:val="18"/>
        </w:rPr>
      </w:pPr>
      <w:r w:rsidRPr="00A87CC1">
        <w:rPr>
          <w:b/>
          <w:sz w:val="18"/>
          <w:szCs w:val="18"/>
        </w:rPr>
        <w:t xml:space="preserve">Bildunterschrift </w:t>
      </w:r>
    </w:p>
    <w:p w14:paraId="7134E6F1" w14:textId="0DAC8788" w:rsidR="00CD72C8" w:rsidRDefault="00DF1BFC" w:rsidP="00A87CC1">
      <w:pPr>
        <w:pStyle w:val="Default"/>
        <w:rPr>
          <w:b/>
          <w:sz w:val="18"/>
          <w:szCs w:val="18"/>
        </w:rPr>
      </w:pPr>
      <w:r>
        <w:rPr>
          <w:b/>
          <w:sz w:val="18"/>
          <w:szCs w:val="18"/>
        </w:rPr>
        <w:t>Zu</w:t>
      </w:r>
      <w:r w:rsidR="00764DBA">
        <w:rPr>
          <w:b/>
          <w:sz w:val="18"/>
          <w:szCs w:val="18"/>
        </w:rPr>
        <w:t xml:space="preserve">r </w:t>
      </w:r>
      <w:r>
        <w:rPr>
          <w:b/>
          <w:sz w:val="18"/>
          <w:szCs w:val="18"/>
        </w:rPr>
        <w:t xml:space="preserve">Bilddatei: </w:t>
      </w:r>
      <w:r w:rsidR="00CD72C8">
        <w:rPr>
          <w:b/>
          <w:sz w:val="18"/>
          <w:szCs w:val="18"/>
        </w:rPr>
        <w:t>DSC_9131_ret</w:t>
      </w:r>
    </w:p>
    <w:p w14:paraId="772CBB28" w14:textId="2CB9F9A5" w:rsidR="00DF1BFC" w:rsidRDefault="00DF1BFC" w:rsidP="00A87CC1">
      <w:pPr>
        <w:pStyle w:val="Default"/>
        <w:rPr>
          <w:b/>
          <w:sz w:val="18"/>
          <w:szCs w:val="18"/>
        </w:rPr>
      </w:pPr>
      <w:r>
        <w:rPr>
          <w:b/>
          <w:sz w:val="18"/>
          <w:szCs w:val="18"/>
        </w:rPr>
        <w:t>Der MU-PRO/F überzeugt mit einer Arbeitsbreite von 8,60m und maximaler Flächenleistung</w:t>
      </w:r>
    </w:p>
    <w:p w14:paraId="5B2F5C3D" w14:textId="77777777" w:rsidR="00120902" w:rsidRDefault="00120902" w:rsidP="00A87CC1">
      <w:pPr>
        <w:pStyle w:val="Default"/>
        <w:rPr>
          <w:b/>
          <w:sz w:val="18"/>
          <w:szCs w:val="18"/>
        </w:rPr>
      </w:pPr>
    </w:p>
    <w:p w14:paraId="69CAC8CE" w14:textId="5646BBC8" w:rsidR="00120902" w:rsidRDefault="00CD72C8" w:rsidP="00A87CC1">
      <w:pPr>
        <w:pStyle w:val="Default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 wp14:anchorId="729ED054" wp14:editId="0035B997">
            <wp:extent cx="3545845" cy="2371725"/>
            <wp:effectExtent l="0" t="0" r="0" b="0"/>
            <wp:docPr id="906156451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933" cy="2381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59A27" w14:textId="77777777" w:rsidR="00120902" w:rsidRDefault="00120902" w:rsidP="00A87CC1">
      <w:pPr>
        <w:pStyle w:val="Default"/>
        <w:rPr>
          <w:b/>
          <w:sz w:val="18"/>
          <w:szCs w:val="18"/>
        </w:rPr>
      </w:pPr>
    </w:p>
    <w:p w14:paraId="1FD7021F" w14:textId="39665795" w:rsidR="00120902" w:rsidRDefault="00DF1BFC" w:rsidP="00A87CC1">
      <w:pPr>
        <w:pStyle w:val="Defaul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Zu der Bilddatei </w:t>
      </w:r>
      <w:r w:rsidR="00664514">
        <w:rPr>
          <w:b/>
          <w:sz w:val="18"/>
          <w:szCs w:val="18"/>
        </w:rPr>
        <w:t>DSC_8711</w:t>
      </w:r>
      <w:r>
        <w:rPr>
          <w:b/>
          <w:sz w:val="18"/>
          <w:szCs w:val="18"/>
        </w:rPr>
        <w:t>:</w:t>
      </w:r>
    </w:p>
    <w:p w14:paraId="366AF8B8" w14:textId="2E65C61D" w:rsidR="00DF1BFC" w:rsidRDefault="00DF1BFC" w:rsidP="00A87CC1">
      <w:pPr>
        <w:pStyle w:val="Default"/>
        <w:rPr>
          <w:b/>
          <w:sz w:val="18"/>
          <w:szCs w:val="18"/>
        </w:rPr>
      </w:pPr>
      <w:r>
        <w:rPr>
          <w:b/>
          <w:sz w:val="18"/>
          <w:szCs w:val="18"/>
        </w:rPr>
        <w:t>Dank der durchdachten Bauweise lässt sich der MU-PRO/F platzsparend zusammengeklappt abstellen</w:t>
      </w:r>
    </w:p>
    <w:p w14:paraId="469B1A0B" w14:textId="77777777" w:rsidR="00DF1BFC" w:rsidRDefault="00DF1BFC" w:rsidP="00A87CC1">
      <w:pPr>
        <w:pStyle w:val="Default"/>
        <w:rPr>
          <w:b/>
          <w:sz w:val="18"/>
          <w:szCs w:val="18"/>
        </w:rPr>
      </w:pPr>
    </w:p>
    <w:p w14:paraId="416B64D2" w14:textId="1E56F28E" w:rsidR="00120902" w:rsidRDefault="00664514" w:rsidP="00A87CC1">
      <w:pPr>
        <w:pStyle w:val="Default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 wp14:anchorId="16986AB1" wp14:editId="0B7D3266">
            <wp:extent cx="3560086" cy="2381250"/>
            <wp:effectExtent l="0" t="0" r="2540" b="0"/>
            <wp:docPr id="849425472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571" cy="238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9C64C" w14:textId="77777777" w:rsidR="00DF1BFC" w:rsidRDefault="00DF1BFC" w:rsidP="00DF1BFC">
      <w:pPr>
        <w:pStyle w:val="Default"/>
        <w:rPr>
          <w:b/>
          <w:sz w:val="18"/>
          <w:szCs w:val="18"/>
        </w:rPr>
      </w:pPr>
    </w:p>
    <w:p w14:paraId="712D6A18" w14:textId="77777777" w:rsidR="00764DBA" w:rsidRDefault="00764DBA" w:rsidP="00DF1BFC">
      <w:pPr>
        <w:pStyle w:val="Default"/>
        <w:rPr>
          <w:b/>
          <w:sz w:val="18"/>
          <w:szCs w:val="18"/>
        </w:rPr>
      </w:pPr>
    </w:p>
    <w:p w14:paraId="5E16BF7C" w14:textId="77777777" w:rsidR="00764DBA" w:rsidRDefault="00764DBA" w:rsidP="00DF1BFC">
      <w:pPr>
        <w:pStyle w:val="Default"/>
        <w:rPr>
          <w:b/>
          <w:sz w:val="18"/>
          <w:szCs w:val="18"/>
        </w:rPr>
      </w:pPr>
    </w:p>
    <w:p w14:paraId="4C56BCEE" w14:textId="77777777" w:rsidR="00764DBA" w:rsidRDefault="00764DBA" w:rsidP="00DF1BFC">
      <w:pPr>
        <w:pStyle w:val="Default"/>
        <w:rPr>
          <w:b/>
          <w:sz w:val="18"/>
          <w:szCs w:val="18"/>
        </w:rPr>
      </w:pPr>
    </w:p>
    <w:p w14:paraId="6B3EB6C4" w14:textId="77777777" w:rsidR="00764DBA" w:rsidRDefault="00764DBA" w:rsidP="00DF1BFC">
      <w:pPr>
        <w:pStyle w:val="Default"/>
        <w:rPr>
          <w:b/>
          <w:sz w:val="18"/>
          <w:szCs w:val="18"/>
        </w:rPr>
      </w:pPr>
    </w:p>
    <w:p w14:paraId="09C383BF" w14:textId="77777777" w:rsidR="00764DBA" w:rsidRDefault="00764DBA" w:rsidP="00DF1BFC">
      <w:pPr>
        <w:pStyle w:val="Default"/>
        <w:rPr>
          <w:b/>
          <w:sz w:val="18"/>
          <w:szCs w:val="18"/>
        </w:rPr>
      </w:pPr>
    </w:p>
    <w:p w14:paraId="58E9483A" w14:textId="77777777" w:rsidR="00764DBA" w:rsidRDefault="00764DBA" w:rsidP="00DF1BFC">
      <w:pPr>
        <w:pStyle w:val="Default"/>
        <w:rPr>
          <w:b/>
          <w:sz w:val="18"/>
          <w:szCs w:val="18"/>
        </w:rPr>
      </w:pPr>
    </w:p>
    <w:p w14:paraId="65C7C6B4" w14:textId="77777777" w:rsidR="00764DBA" w:rsidRDefault="00764DBA" w:rsidP="00DF1BFC">
      <w:pPr>
        <w:pStyle w:val="Default"/>
        <w:rPr>
          <w:b/>
          <w:sz w:val="18"/>
          <w:szCs w:val="18"/>
        </w:rPr>
      </w:pPr>
    </w:p>
    <w:p w14:paraId="7177065A" w14:textId="77777777" w:rsidR="00764DBA" w:rsidRDefault="00764DBA" w:rsidP="00DF1BFC">
      <w:pPr>
        <w:pStyle w:val="Default"/>
        <w:rPr>
          <w:b/>
          <w:sz w:val="18"/>
          <w:szCs w:val="18"/>
        </w:rPr>
      </w:pPr>
    </w:p>
    <w:p w14:paraId="4D806045" w14:textId="77777777" w:rsidR="00764DBA" w:rsidRDefault="00764DBA" w:rsidP="00DF1BFC">
      <w:pPr>
        <w:pStyle w:val="Default"/>
        <w:rPr>
          <w:b/>
          <w:sz w:val="18"/>
          <w:szCs w:val="18"/>
        </w:rPr>
      </w:pPr>
    </w:p>
    <w:p w14:paraId="2AD9EFF5" w14:textId="7E3B8C40" w:rsidR="00DF1BFC" w:rsidRDefault="00DF1BFC" w:rsidP="00DF1BFC">
      <w:pPr>
        <w:pStyle w:val="Default"/>
        <w:rPr>
          <w:b/>
          <w:sz w:val="18"/>
          <w:szCs w:val="18"/>
        </w:rPr>
      </w:pPr>
      <w:r>
        <w:rPr>
          <w:b/>
          <w:sz w:val="18"/>
          <w:szCs w:val="18"/>
        </w:rPr>
        <w:t>Zu der Bilddatei</w:t>
      </w:r>
      <w:r w:rsidRPr="00DF1BFC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DSC03792_ret:</w:t>
      </w:r>
    </w:p>
    <w:p w14:paraId="2458DB4D" w14:textId="540E6BEA" w:rsidR="00DF1BFC" w:rsidRDefault="00DF1BFC" w:rsidP="00DF1BFC">
      <w:pPr>
        <w:pStyle w:val="Default"/>
        <w:rPr>
          <w:b/>
          <w:sz w:val="18"/>
          <w:szCs w:val="18"/>
        </w:rPr>
      </w:pPr>
      <w:r>
        <w:rPr>
          <w:b/>
          <w:sz w:val="18"/>
          <w:szCs w:val="18"/>
        </w:rPr>
        <w:t>Übersichtliche Transportstellung mit einer Gesamthöhe von deutlich unter 4 m</w:t>
      </w:r>
    </w:p>
    <w:p w14:paraId="250C00F5" w14:textId="05D75EAD" w:rsidR="00DF1BFC" w:rsidRPr="00A87CC1" w:rsidRDefault="00DF1BFC" w:rsidP="00A87CC1">
      <w:pPr>
        <w:pStyle w:val="Default"/>
        <w:rPr>
          <w:b/>
          <w:sz w:val="18"/>
          <w:szCs w:val="18"/>
        </w:rPr>
      </w:pPr>
    </w:p>
    <w:p w14:paraId="121E7E92" w14:textId="107FEAFD" w:rsidR="00A87CC1" w:rsidRPr="00A87CC1" w:rsidRDefault="00DF1BFC" w:rsidP="00A87CC1">
      <w:pPr>
        <w:pStyle w:val="Default"/>
        <w:rPr>
          <w:sz w:val="18"/>
          <w:szCs w:val="18"/>
        </w:rPr>
      </w:pPr>
      <w:r>
        <w:rPr>
          <w:noProof/>
          <w:sz w:val="20"/>
          <w:szCs w:val="20"/>
        </w:rPr>
        <w:drawing>
          <wp:inline distT="0" distB="0" distL="0" distR="0" wp14:anchorId="38EBF049" wp14:editId="5A2CF1B3">
            <wp:extent cx="3997189" cy="2667000"/>
            <wp:effectExtent l="0" t="0" r="3810" b="0"/>
            <wp:docPr id="1825593828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6467" cy="267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143E4" w14:textId="0A7CC2D2" w:rsidR="002F5070" w:rsidRDefault="002F5070" w:rsidP="00357C0F">
      <w:pPr>
        <w:pStyle w:val="Default"/>
        <w:rPr>
          <w:b/>
          <w:bCs/>
          <w:sz w:val="18"/>
          <w:szCs w:val="18"/>
        </w:rPr>
      </w:pPr>
    </w:p>
    <w:p w14:paraId="3CBCE5BA" w14:textId="77777777" w:rsidR="000F2BE1" w:rsidRDefault="00DF6C30" w:rsidP="000F2BE1">
      <w:pPr>
        <w:pStyle w:val="Default"/>
        <w:rPr>
          <w:b/>
          <w:bCs/>
          <w:sz w:val="18"/>
          <w:szCs w:val="18"/>
        </w:rPr>
      </w:pPr>
      <w:r w:rsidRPr="00A87CC1"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FEAB00" wp14:editId="0AF30C8C">
                <wp:simplePos x="0" y="0"/>
                <wp:positionH relativeFrom="margin">
                  <wp:align>right</wp:align>
                </wp:positionH>
                <wp:positionV relativeFrom="paragraph">
                  <wp:posOffset>147955</wp:posOffset>
                </wp:positionV>
                <wp:extent cx="5710687" cy="0"/>
                <wp:effectExtent l="0" t="19050" r="23495" b="19050"/>
                <wp:wrapNone/>
                <wp:docPr id="22" name="Gerader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68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39DA16" id="Gerader Verbinder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45pt,11.65pt" to="848.1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" strokecolor="#a5a5a5 [2092]" strokeweight="2.25pt">
                <w10:wrap anchorx="margin"/>
              </v:line>
            </w:pict>
          </mc:Fallback>
        </mc:AlternateContent>
      </w:r>
    </w:p>
    <w:p w14:paraId="73EAE2C4" w14:textId="77777777" w:rsidR="002F5070" w:rsidRDefault="002F5070" w:rsidP="000F2BE1">
      <w:pPr>
        <w:pStyle w:val="Default"/>
        <w:rPr>
          <w:b/>
          <w:bCs/>
          <w:sz w:val="18"/>
          <w:szCs w:val="18"/>
        </w:rPr>
      </w:pPr>
    </w:p>
    <w:p w14:paraId="35C5ECE2" w14:textId="18AE5B22" w:rsidR="00A87CC1" w:rsidRPr="00A87CC1" w:rsidRDefault="00A87CC1" w:rsidP="000F2BE1">
      <w:pPr>
        <w:pStyle w:val="Default"/>
        <w:rPr>
          <w:sz w:val="18"/>
          <w:szCs w:val="18"/>
        </w:rPr>
      </w:pPr>
      <w:r w:rsidRPr="00A87CC1">
        <w:rPr>
          <w:b/>
          <w:bCs/>
          <w:sz w:val="18"/>
          <w:szCs w:val="18"/>
        </w:rPr>
        <w:t xml:space="preserve">Angabe der Bildquelle </w:t>
      </w:r>
    </w:p>
    <w:p w14:paraId="051D6B8D" w14:textId="3EAEB01F" w:rsidR="00A87CC1" w:rsidRPr="00A87CC1" w:rsidRDefault="00A87CC1" w:rsidP="00A87CC1">
      <w:pPr>
        <w:pStyle w:val="Default"/>
        <w:rPr>
          <w:sz w:val="18"/>
          <w:szCs w:val="18"/>
        </w:rPr>
      </w:pPr>
      <w:r w:rsidRPr="00A87CC1">
        <w:rPr>
          <w:sz w:val="18"/>
          <w:szCs w:val="18"/>
        </w:rPr>
        <w:t>Als Bildqu</w:t>
      </w:r>
      <w:r w:rsidR="004D2EFD">
        <w:rPr>
          <w:sz w:val="18"/>
          <w:szCs w:val="18"/>
        </w:rPr>
        <w:t>e</w:t>
      </w:r>
      <w:r w:rsidRPr="00A87CC1">
        <w:rPr>
          <w:sz w:val="18"/>
          <w:szCs w:val="18"/>
        </w:rPr>
        <w:t xml:space="preserve">lle geben Sie bitte an: „Müthing GmbH &amp; Co. KG“. Der Abdruck ist frei. </w:t>
      </w:r>
    </w:p>
    <w:p w14:paraId="54B3C4B5" w14:textId="77777777" w:rsidR="000F2BE1" w:rsidRDefault="000F2BE1" w:rsidP="00A87CC1">
      <w:pPr>
        <w:pStyle w:val="Default"/>
        <w:rPr>
          <w:b/>
          <w:bCs/>
          <w:sz w:val="18"/>
          <w:szCs w:val="18"/>
        </w:rPr>
      </w:pPr>
    </w:p>
    <w:p w14:paraId="5C94B099" w14:textId="7B6407F2" w:rsidR="000F2BE1" w:rsidRDefault="000F2BE1" w:rsidP="00A87CC1">
      <w:pPr>
        <w:pStyle w:val="Default"/>
        <w:rPr>
          <w:b/>
          <w:bCs/>
          <w:sz w:val="18"/>
          <w:szCs w:val="18"/>
        </w:rPr>
      </w:pPr>
      <w:r w:rsidRPr="00A87CC1"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351FEB" wp14:editId="761631AA">
                <wp:simplePos x="0" y="0"/>
                <wp:positionH relativeFrom="margin">
                  <wp:align>left</wp:align>
                </wp:positionH>
                <wp:positionV relativeFrom="paragraph">
                  <wp:posOffset>59738</wp:posOffset>
                </wp:positionV>
                <wp:extent cx="5710555" cy="0"/>
                <wp:effectExtent l="0" t="19050" r="23495" b="1905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5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443ADD" id="Gerader Verbinder 2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7pt" to="44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" strokecolor="#a5a5a5 [2092]" strokeweight="2.25pt">
                <w10:wrap anchorx="margin"/>
              </v:line>
            </w:pict>
          </mc:Fallback>
        </mc:AlternateContent>
      </w:r>
    </w:p>
    <w:p w14:paraId="3C20314F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391EBC0F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44CB7FD7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519523A3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0D783224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3F5A2A13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6B29B6C5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7D62745C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197C1DE9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54293C5F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4500AFED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677E2DAE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3D4BFFA5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6C3E34F7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1B95E9C4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683598F4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0A24A387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3CF3BA61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068446FC" w14:textId="77777777" w:rsidR="00266FF9" w:rsidRDefault="00266FF9" w:rsidP="00A87CC1">
      <w:pPr>
        <w:pStyle w:val="Default"/>
        <w:rPr>
          <w:b/>
          <w:bCs/>
          <w:sz w:val="18"/>
          <w:szCs w:val="18"/>
          <w:lang w:val="en-US"/>
        </w:rPr>
      </w:pPr>
    </w:p>
    <w:p w14:paraId="4F47B420" w14:textId="2CC7C2AE" w:rsidR="00A87CC1" w:rsidRPr="00266FF9" w:rsidRDefault="00A87CC1" w:rsidP="00A87CC1">
      <w:pPr>
        <w:pStyle w:val="Default"/>
        <w:rPr>
          <w:sz w:val="18"/>
          <w:szCs w:val="18"/>
          <w:lang w:val="en-US"/>
        </w:rPr>
      </w:pPr>
      <w:proofErr w:type="spellStart"/>
      <w:r w:rsidRPr="00266FF9">
        <w:rPr>
          <w:b/>
          <w:bCs/>
          <w:sz w:val="18"/>
          <w:szCs w:val="18"/>
          <w:lang w:val="en-US"/>
        </w:rPr>
        <w:t>Pressekontakt</w:t>
      </w:r>
      <w:proofErr w:type="spellEnd"/>
      <w:r w:rsidRPr="00266FF9">
        <w:rPr>
          <w:b/>
          <w:bCs/>
          <w:sz w:val="18"/>
          <w:szCs w:val="18"/>
          <w:lang w:val="en-US"/>
        </w:rPr>
        <w:t xml:space="preserve"> </w:t>
      </w:r>
    </w:p>
    <w:p w14:paraId="0CD6019A" w14:textId="65149927" w:rsidR="00A87CC1" w:rsidRPr="00266FF9" w:rsidRDefault="006160D7" w:rsidP="00A87CC1">
      <w:pPr>
        <w:pStyle w:val="Default"/>
        <w:rPr>
          <w:b/>
          <w:bCs/>
          <w:sz w:val="18"/>
          <w:szCs w:val="18"/>
          <w:lang w:val="en-US"/>
        </w:rPr>
      </w:pPr>
      <w:r w:rsidRPr="00266FF9">
        <w:rPr>
          <w:b/>
          <w:bCs/>
          <w:sz w:val="18"/>
          <w:szCs w:val="18"/>
          <w:lang w:val="en-US"/>
        </w:rPr>
        <w:t>Carina Berkhoff</w:t>
      </w:r>
    </w:p>
    <w:p w14:paraId="75CE6B0F" w14:textId="30A422CD" w:rsidR="006160D7" w:rsidRPr="00266FF9" w:rsidRDefault="006160D7" w:rsidP="00A87CC1">
      <w:pPr>
        <w:pStyle w:val="Default"/>
        <w:rPr>
          <w:sz w:val="18"/>
          <w:szCs w:val="18"/>
          <w:lang w:val="en-US"/>
        </w:rPr>
      </w:pPr>
      <w:r w:rsidRPr="00266FF9">
        <w:rPr>
          <w:sz w:val="18"/>
          <w:szCs w:val="18"/>
          <w:lang w:val="en-US"/>
        </w:rPr>
        <w:t>Marketing</w:t>
      </w:r>
    </w:p>
    <w:p w14:paraId="16C667CA" w14:textId="77777777" w:rsidR="00A87CC1" w:rsidRPr="00266FF9" w:rsidRDefault="00A87CC1" w:rsidP="00A87CC1">
      <w:pPr>
        <w:pStyle w:val="Default"/>
        <w:rPr>
          <w:sz w:val="18"/>
          <w:szCs w:val="18"/>
        </w:rPr>
      </w:pPr>
      <w:r w:rsidRPr="00966707">
        <w:rPr>
          <w:sz w:val="18"/>
          <w:szCs w:val="18"/>
          <w:lang w:val="en-GB"/>
        </w:rPr>
        <w:t xml:space="preserve">Müthing GmbH &amp; Co. </w:t>
      </w:r>
      <w:r w:rsidRPr="00266FF9">
        <w:rPr>
          <w:sz w:val="18"/>
          <w:szCs w:val="18"/>
        </w:rPr>
        <w:t xml:space="preserve">KG Soest - Am Silberg 23 - 59494 Soest / Germany </w:t>
      </w:r>
    </w:p>
    <w:p w14:paraId="02E17117" w14:textId="77777777" w:rsidR="006160D7" w:rsidRPr="008507C1" w:rsidRDefault="006160D7" w:rsidP="006160D7">
      <w:pPr>
        <w:pStyle w:val="Default"/>
        <w:rPr>
          <w:sz w:val="18"/>
          <w:szCs w:val="18"/>
          <w:lang w:val="en-US"/>
        </w:rPr>
      </w:pPr>
      <w:r w:rsidRPr="006160D7">
        <w:rPr>
          <w:sz w:val="18"/>
          <w:szCs w:val="18"/>
          <w:lang w:val="da-DK"/>
        </w:rPr>
        <w:t>Tel.:      +49 (0) 2921 37049-64</w:t>
      </w:r>
    </w:p>
    <w:p w14:paraId="1DBC262C" w14:textId="77777777" w:rsidR="006160D7" w:rsidRPr="008507C1" w:rsidRDefault="006160D7" w:rsidP="006160D7">
      <w:pPr>
        <w:pStyle w:val="Default"/>
        <w:rPr>
          <w:sz w:val="18"/>
          <w:szCs w:val="18"/>
          <w:lang w:val="en-US"/>
        </w:rPr>
      </w:pPr>
      <w:r w:rsidRPr="006160D7">
        <w:rPr>
          <w:sz w:val="18"/>
          <w:szCs w:val="18"/>
          <w:lang w:val="da-DK"/>
        </w:rPr>
        <w:lastRenderedPageBreak/>
        <w:t>Mobil: +49 (0) 170 6902943</w:t>
      </w:r>
    </w:p>
    <w:p w14:paraId="561133E7" w14:textId="77777777" w:rsidR="006160D7" w:rsidRPr="008507C1" w:rsidRDefault="006160D7" w:rsidP="006160D7">
      <w:pPr>
        <w:pStyle w:val="Default"/>
        <w:rPr>
          <w:sz w:val="18"/>
          <w:szCs w:val="18"/>
          <w:lang w:val="en-US"/>
        </w:rPr>
      </w:pPr>
      <w:r w:rsidRPr="006160D7">
        <w:rPr>
          <w:sz w:val="18"/>
          <w:szCs w:val="18"/>
          <w:lang w:val="da-DK"/>
        </w:rPr>
        <w:t>eMail:  carina.berkhoff@muething.com</w:t>
      </w:r>
    </w:p>
    <w:p w14:paraId="757CC03D" w14:textId="77777777" w:rsidR="00A87CC1" w:rsidRPr="00A87CC1" w:rsidRDefault="00A87CC1" w:rsidP="00A87CC1">
      <w:pPr>
        <w:pStyle w:val="Default"/>
        <w:rPr>
          <w:sz w:val="18"/>
          <w:szCs w:val="18"/>
        </w:rPr>
      </w:pPr>
      <w:r w:rsidRPr="00A87CC1">
        <w:rPr>
          <w:sz w:val="18"/>
          <w:szCs w:val="18"/>
        </w:rPr>
        <w:t xml:space="preserve">Internet: www.muething.com </w:t>
      </w:r>
    </w:p>
    <w:p w14:paraId="4DE7DF7E" w14:textId="77777777" w:rsidR="00A87CC1" w:rsidRPr="00A87CC1" w:rsidRDefault="00A87CC1" w:rsidP="00A87CC1">
      <w:pPr>
        <w:pStyle w:val="Default"/>
        <w:jc w:val="both"/>
        <w:rPr>
          <w:sz w:val="18"/>
          <w:szCs w:val="18"/>
        </w:rPr>
      </w:pPr>
      <w:r w:rsidRPr="00A87CC1">
        <w:rPr>
          <w:b/>
          <w:bCs/>
          <w:sz w:val="18"/>
          <w:szCs w:val="18"/>
        </w:rPr>
        <w:t>Über ein Belegexemplar freuen wir uns sehr.</w:t>
      </w:r>
    </w:p>
    <w:sectPr w:rsidR="00A87CC1" w:rsidRPr="00A87CC1" w:rsidSect="00A87CC1">
      <w:headerReference w:type="default" r:id="rId10"/>
      <w:headerReference w:type="first" r:id="rId11"/>
      <w:pgSz w:w="11906" w:h="16838"/>
      <w:pgMar w:top="2552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96755" w14:textId="77777777" w:rsidR="00E1364C" w:rsidRDefault="00E1364C" w:rsidP="005B0863">
      <w:pPr>
        <w:spacing w:after="0" w:line="240" w:lineRule="auto"/>
      </w:pPr>
      <w:r>
        <w:separator/>
      </w:r>
    </w:p>
  </w:endnote>
  <w:endnote w:type="continuationSeparator" w:id="0">
    <w:p w14:paraId="4BED9D31" w14:textId="77777777" w:rsidR="00E1364C" w:rsidRDefault="00E1364C" w:rsidP="005B0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C48E8" w14:textId="77777777" w:rsidR="00E1364C" w:rsidRDefault="00E1364C" w:rsidP="005B0863">
      <w:pPr>
        <w:spacing w:after="0" w:line="240" w:lineRule="auto"/>
      </w:pPr>
      <w:r>
        <w:separator/>
      </w:r>
    </w:p>
  </w:footnote>
  <w:footnote w:type="continuationSeparator" w:id="0">
    <w:p w14:paraId="167F830E" w14:textId="77777777" w:rsidR="00E1364C" w:rsidRDefault="00E1364C" w:rsidP="005B0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0FCF" w14:textId="77777777" w:rsidR="00E1364C" w:rsidRDefault="00E1364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590140E" wp14:editId="135E301C">
          <wp:simplePos x="0" y="0"/>
          <wp:positionH relativeFrom="column">
            <wp:posOffset>-899160</wp:posOffset>
          </wp:positionH>
          <wp:positionV relativeFrom="paragraph">
            <wp:posOffset>-330390</wp:posOffset>
          </wp:positionV>
          <wp:extent cx="7546530" cy="10587606"/>
          <wp:effectExtent l="0" t="0" r="0" b="4445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riefbogen Soest ak o. H.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530" cy="105876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E9AAE" w14:textId="77777777" w:rsidR="00E1364C" w:rsidRDefault="00E1364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588608" behindDoc="1" locked="0" layoutInCell="1" allowOverlap="1" wp14:anchorId="1F685F8A" wp14:editId="022601E9">
          <wp:simplePos x="0" y="0"/>
          <wp:positionH relativeFrom="column">
            <wp:posOffset>-899795</wp:posOffset>
          </wp:positionH>
          <wp:positionV relativeFrom="paragraph">
            <wp:posOffset>-328810</wp:posOffset>
          </wp:positionV>
          <wp:extent cx="7547599" cy="1345721"/>
          <wp:effectExtent l="0" t="0" r="0" b="6985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iefbogen Soest ak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6" b="87308"/>
                  <a:stretch/>
                </pic:blipFill>
                <pic:spPr bwMode="auto">
                  <a:xfrm>
                    <a:off x="0" y="0"/>
                    <a:ext cx="7548397" cy="13458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ukas Beckmann - Müthing Soest">
    <w15:presenceInfo w15:providerId="AD" w15:userId="S::lukas.beckmann@muething.com::e0ee3ad2-b1b8-477c-adf4-ae21be1c90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dataType w:val="textFile"/>
    <w:activeRecord w:val="-1"/>
  </w:mailMerge>
  <w:revisionView w:markup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863"/>
    <w:rsid w:val="00007B94"/>
    <w:rsid w:val="000128B2"/>
    <w:rsid w:val="00043269"/>
    <w:rsid w:val="00076571"/>
    <w:rsid w:val="000876F9"/>
    <w:rsid w:val="000A7291"/>
    <w:rsid w:val="000B0289"/>
    <w:rsid w:val="000C1464"/>
    <w:rsid w:val="000E2744"/>
    <w:rsid w:val="000F0AEA"/>
    <w:rsid w:val="000F2BE1"/>
    <w:rsid w:val="00101250"/>
    <w:rsid w:val="00102B3D"/>
    <w:rsid w:val="00116220"/>
    <w:rsid w:val="00120902"/>
    <w:rsid w:val="00126446"/>
    <w:rsid w:val="0014737A"/>
    <w:rsid w:val="00161D2E"/>
    <w:rsid w:val="00166B8B"/>
    <w:rsid w:val="001702DD"/>
    <w:rsid w:val="00174BBB"/>
    <w:rsid w:val="0019204D"/>
    <w:rsid w:val="001A635C"/>
    <w:rsid w:val="001C2707"/>
    <w:rsid w:val="001D2D5E"/>
    <w:rsid w:val="001E5E39"/>
    <w:rsid w:val="002123F2"/>
    <w:rsid w:val="0025195D"/>
    <w:rsid w:val="002552F6"/>
    <w:rsid w:val="0026680F"/>
    <w:rsid w:val="00266FF9"/>
    <w:rsid w:val="002751A0"/>
    <w:rsid w:val="00277390"/>
    <w:rsid w:val="00282380"/>
    <w:rsid w:val="002904EA"/>
    <w:rsid w:val="00297E3F"/>
    <w:rsid w:val="002C3C43"/>
    <w:rsid w:val="002F5070"/>
    <w:rsid w:val="00312AA7"/>
    <w:rsid w:val="00357C0F"/>
    <w:rsid w:val="003620DD"/>
    <w:rsid w:val="003633AE"/>
    <w:rsid w:val="00372374"/>
    <w:rsid w:val="003E3116"/>
    <w:rsid w:val="00404431"/>
    <w:rsid w:val="00414E24"/>
    <w:rsid w:val="0042156B"/>
    <w:rsid w:val="00422919"/>
    <w:rsid w:val="00432228"/>
    <w:rsid w:val="004324E1"/>
    <w:rsid w:val="00452D0C"/>
    <w:rsid w:val="00463F25"/>
    <w:rsid w:val="00474104"/>
    <w:rsid w:val="004742A1"/>
    <w:rsid w:val="00496E94"/>
    <w:rsid w:val="004A295B"/>
    <w:rsid w:val="004B32D8"/>
    <w:rsid w:val="004C3F0C"/>
    <w:rsid w:val="004D2EFD"/>
    <w:rsid w:val="005065C0"/>
    <w:rsid w:val="00564B5E"/>
    <w:rsid w:val="00565232"/>
    <w:rsid w:val="00570A16"/>
    <w:rsid w:val="00573220"/>
    <w:rsid w:val="00581881"/>
    <w:rsid w:val="00582013"/>
    <w:rsid w:val="005857C7"/>
    <w:rsid w:val="005911AB"/>
    <w:rsid w:val="005911E9"/>
    <w:rsid w:val="00592542"/>
    <w:rsid w:val="00594BA7"/>
    <w:rsid w:val="005B0863"/>
    <w:rsid w:val="005B3A71"/>
    <w:rsid w:val="005C1955"/>
    <w:rsid w:val="005C5852"/>
    <w:rsid w:val="005D54F8"/>
    <w:rsid w:val="005E0609"/>
    <w:rsid w:val="00610BE5"/>
    <w:rsid w:val="006160D7"/>
    <w:rsid w:val="00616C32"/>
    <w:rsid w:val="006331E0"/>
    <w:rsid w:val="00640512"/>
    <w:rsid w:val="00664514"/>
    <w:rsid w:val="00695088"/>
    <w:rsid w:val="006E43FC"/>
    <w:rsid w:val="00702393"/>
    <w:rsid w:val="0071400A"/>
    <w:rsid w:val="00720567"/>
    <w:rsid w:val="0074002C"/>
    <w:rsid w:val="00745045"/>
    <w:rsid w:val="00754CAA"/>
    <w:rsid w:val="00764DBA"/>
    <w:rsid w:val="007729C0"/>
    <w:rsid w:val="00772DD1"/>
    <w:rsid w:val="00775D83"/>
    <w:rsid w:val="007A0C53"/>
    <w:rsid w:val="007D5719"/>
    <w:rsid w:val="007F0CE2"/>
    <w:rsid w:val="007F3EAA"/>
    <w:rsid w:val="007F7A98"/>
    <w:rsid w:val="00841680"/>
    <w:rsid w:val="008507C1"/>
    <w:rsid w:val="00861574"/>
    <w:rsid w:val="008B598B"/>
    <w:rsid w:val="008B7236"/>
    <w:rsid w:val="0090086D"/>
    <w:rsid w:val="009011BE"/>
    <w:rsid w:val="00901A2E"/>
    <w:rsid w:val="0091142A"/>
    <w:rsid w:val="0093316A"/>
    <w:rsid w:val="00942339"/>
    <w:rsid w:val="009628AF"/>
    <w:rsid w:val="009640CA"/>
    <w:rsid w:val="00966707"/>
    <w:rsid w:val="009703D2"/>
    <w:rsid w:val="0098161A"/>
    <w:rsid w:val="00997875"/>
    <w:rsid w:val="009B32FB"/>
    <w:rsid w:val="009B4507"/>
    <w:rsid w:val="009F23BD"/>
    <w:rsid w:val="009F7ECA"/>
    <w:rsid w:val="00A1322D"/>
    <w:rsid w:val="00A344EF"/>
    <w:rsid w:val="00A43B5A"/>
    <w:rsid w:val="00A4438E"/>
    <w:rsid w:val="00A60575"/>
    <w:rsid w:val="00A60A96"/>
    <w:rsid w:val="00A6542D"/>
    <w:rsid w:val="00A87CC1"/>
    <w:rsid w:val="00AB3F60"/>
    <w:rsid w:val="00AB7F1B"/>
    <w:rsid w:val="00AC6D1C"/>
    <w:rsid w:val="00AD13F4"/>
    <w:rsid w:val="00B01141"/>
    <w:rsid w:val="00B11D02"/>
    <w:rsid w:val="00B122B2"/>
    <w:rsid w:val="00BA2D77"/>
    <w:rsid w:val="00BB08A9"/>
    <w:rsid w:val="00BD18C6"/>
    <w:rsid w:val="00BE071E"/>
    <w:rsid w:val="00BE4D77"/>
    <w:rsid w:val="00BF4C9B"/>
    <w:rsid w:val="00BF5341"/>
    <w:rsid w:val="00C00F07"/>
    <w:rsid w:val="00C0254C"/>
    <w:rsid w:val="00C16190"/>
    <w:rsid w:val="00C30FF4"/>
    <w:rsid w:val="00C4272A"/>
    <w:rsid w:val="00C70C70"/>
    <w:rsid w:val="00C73D64"/>
    <w:rsid w:val="00C81C4F"/>
    <w:rsid w:val="00CA7CDD"/>
    <w:rsid w:val="00CB117A"/>
    <w:rsid w:val="00CB1713"/>
    <w:rsid w:val="00CC184D"/>
    <w:rsid w:val="00CD72C8"/>
    <w:rsid w:val="00CE5B1A"/>
    <w:rsid w:val="00D1131C"/>
    <w:rsid w:val="00D17413"/>
    <w:rsid w:val="00D237D6"/>
    <w:rsid w:val="00D609CF"/>
    <w:rsid w:val="00D67CFF"/>
    <w:rsid w:val="00D77FE4"/>
    <w:rsid w:val="00DA2A3A"/>
    <w:rsid w:val="00DA3187"/>
    <w:rsid w:val="00DA3FC7"/>
    <w:rsid w:val="00DB622A"/>
    <w:rsid w:val="00DD7D57"/>
    <w:rsid w:val="00DE072C"/>
    <w:rsid w:val="00DF1BFC"/>
    <w:rsid w:val="00DF6C30"/>
    <w:rsid w:val="00E11E85"/>
    <w:rsid w:val="00E1364C"/>
    <w:rsid w:val="00E2436D"/>
    <w:rsid w:val="00E24D83"/>
    <w:rsid w:val="00E56373"/>
    <w:rsid w:val="00E65D64"/>
    <w:rsid w:val="00EA11BC"/>
    <w:rsid w:val="00ED5E3A"/>
    <w:rsid w:val="00ED7975"/>
    <w:rsid w:val="00F164F6"/>
    <w:rsid w:val="00F27124"/>
    <w:rsid w:val="00F561B3"/>
    <w:rsid w:val="00F57548"/>
    <w:rsid w:val="00F972E1"/>
    <w:rsid w:val="00FA73E5"/>
    <w:rsid w:val="00FD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4BF29D"/>
  <w15:docId w15:val="{97D78E04-7018-4D85-B59F-EFF00683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72056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8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5B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0863"/>
  </w:style>
  <w:style w:type="paragraph" w:styleId="Fuzeile">
    <w:name w:val="footer"/>
    <w:basedOn w:val="Standard"/>
    <w:link w:val="FuzeileZchn"/>
    <w:uiPriority w:val="99"/>
    <w:unhideWhenUsed/>
    <w:rsid w:val="005B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0863"/>
  </w:style>
  <w:style w:type="character" w:customStyle="1" w:styleId="berschrift1Zchn">
    <w:name w:val="Überschrift 1 Zchn"/>
    <w:basedOn w:val="Absatz-Standardschriftart"/>
    <w:link w:val="berschrift1"/>
    <w:rsid w:val="00720567"/>
    <w:rPr>
      <w:rFonts w:ascii="Arial" w:eastAsia="Times New Roman" w:hAnsi="Arial" w:cs="Times New Roman"/>
      <w:b/>
      <w:sz w:val="28"/>
      <w:szCs w:val="20"/>
      <w:lang w:eastAsia="de-DE"/>
    </w:rPr>
  </w:style>
  <w:style w:type="paragraph" w:customStyle="1" w:styleId="IhreZeichenEingabe">
    <w:name w:val="Ihre Zeichen Eingabe"/>
    <w:basedOn w:val="Textkrper"/>
    <w:next w:val="Textkrper"/>
    <w:rsid w:val="00BE071E"/>
    <w:pPr>
      <w:tabs>
        <w:tab w:val="left" w:pos="2835"/>
        <w:tab w:val="left" w:pos="5670"/>
      </w:tabs>
      <w:spacing w:after="24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IhreZeichenUnsereZeichen">
    <w:name w:val="Ihre Zeichen/Unsere Zeichen"/>
    <w:basedOn w:val="Textkrper"/>
    <w:next w:val="IhreZeichenEingabe"/>
    <w:rsid w:val="00BE071E"/>
    <w:pPr>
      <w:tabs>
        <w:tab w:val="left" w:pos="2835"/>
        <w:tab w:val="left" w:pos="5670"/>
      </w:tabs>
      <w:spacing w:after="0" w:line="240" w:lineRule="auto"/>
    </w:pPr>
    <w:rPr>
      <w:rFonts w:ascii="Arial" w:eastAsia="Times New Roman" w:hAnsi="Arial" w:cs="Times New Roman"/>
      <w:sz w:val="12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E071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E071E"/>
  </w:style>
  <w:style w:type="paragraph" w:customStyle="1" w:styleId="Default">
    <w:name w:val="Default"/>
    <w:rsid w:val="00CE5B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B7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C025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F42C2-2049-4C38-BAFC-B648959C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3840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Astrid Kämper</dc:creator>
  <cp:lastModifiedBy>Lucas Osthues - Müthing Soest</cp:lastModifiedBy>
  <cp:revision>7</cp:revision>
  <cp:lastPrinted>2023-09-15T07:04:00Z</cp:lastPrinted>
  <dcterms:created xsi:type="dcterms:W3CDTF">2025-10-13T11:23:00Z</dcterms:created>
  <dcterms:modified xsi:type="dcterms:W3CDTF">2025-10-21T11:56:00Z</dcterms:modified>
</cp:coreProperties>
</file>